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20" w:rsidRPr="005E7920" w:rsidRDefault="005E7920" w:rsidP="005E792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5E792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Индустриальное общество 8 класс</w:t>
      </w:r>
    </w:p>
    <w:p w:rsidR="005E7920" w:rsidRPr="005E7920" w:rsidRDefault="005E7920" w:rsidP="005E792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5E79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Индустриальное общество: новые проблемы и новые ценности для учащихся 8 класса с ответами. Те</w:t>
      </w:r>
      <w:proofErr w:type="gramStart"/>
      <w:r w:rsidRPr="005E79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5E79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5E7920" w:rsidRPr="005E7920" w:rsidRDefault="005E7920" w:rsidP="005E792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5E792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Одной из черт индустриального общества является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преобладание сельского населения над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городским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улучшение землепользования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передовых методов сельскохозяйственного оборота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бурный рост городского населения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Об изменении социальной структуры западноевропейского общества в начале XIX в. свидетельствуе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т(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-ют)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увеличение числа городов во всех странах Европы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ограничения на эмиграцию населения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увеличение числа рабочих, занятых на промышленных предприятиях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помещичьего землевладения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 новым чертам в социальной структуре общества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 относится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сохранение крестьянских общин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рост маргинальных слоев населения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увеличение земельной аристократии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господствующее положение джентри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позиция из перечисленных </w:t>
        </w:r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характеризует поло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жение рабочих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наличие имущественной дифференциации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разная квалификация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плохое материальное положение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юридическая защита их прав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позиция из перечисленных ниже характеризует положение женщин и детей на промышленных предприятиях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женщины работали в основном на фабриках тяжелого машиностроения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большинство женщин работало домашней прислугой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права женщин были защищены законодательством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рабочий день женщин и подростков был ограничен 9 ча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сами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Достижением в борьбе женщин за свои права можно счи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тать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закрытие в 1793 г. во Франции женских клубов и газет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 о равенстве прав женщин и мужчин, принятый Кон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грессом США в 1840 г.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в 1903 г. Женского социально-политического союза в Великобритании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равенство избирательных прав мужчин и женщин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Страной — лидером в борьбе за права женщин в XIX в. была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Великобритания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Швейцария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США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 каком явлении идет речь в приведенном отрывке?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«Рост городов — одна из черт индустриального общества. Этот процесс ускорился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 и продолжался в дальней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шем. Бурный рост городов был вызван, во-первых, перенаселени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ем деревни, обусловленным улучшением землепользования и внедрением передовых методов ведения хозяйства, в результате чего освободилось много рабочих рук. В английских газетах пи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сали: «Сельские округа перенаселены… до такой степени, что в них некуда деваться».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5E7920" w:rsidRPr="005E7920" w:rsidTr="005E7920">
        <w:trPr>
          <w:trHeight w:val="798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E7920" w:rsidRPr="005E7920" w:rsidRDefault="005E7920" w:rsidP="005E792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7920" w:rsidRPr="005E7920" w:rsidRDefault="005E7920" w:rsidP="005E792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7920" w:rsidRPr="005E7920" w:rsidRDefault="005E7920" w:rsidP="005E792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E7920" w:rsidRPr="005E7920" w:rsidRDefault="005E7920" w:rsidP="005E792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bookmarkStart w:id="34" w:name="_GoBack"/>
            <w:bookmarkEnd w:id="34"/>
          </w:p>
        </w:tc>
      </w:tr>
    </w:tbl>
    <w:p w:rsidR="005E7920" w:rsidRPr="005E7920" w:rsidRDefault="005E7920" w:rsidP="005E7920">
      <w:pPr>
        <w:shd w:val="clear" w:color="auto" w:fill="FFFFFF"/>
        <w:spacing w:line="300" w:lineRule="atLeast"/>
        <w:jc w:val="center"/>
        <w:textAlignment w:val="baseline"/>
        <w:rPr>
          <w:ins w:id="3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6" w:author="Unknown">
        <w:r w:rsidRPr="005E792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5E792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5E792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5E792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5E792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5E792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5E792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5E7920" w:rsidRPr="005E7920" w:rsidRDefault="005E7920" w:rsidP="005E792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7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8" w:author="Unknown">
        <w:r w:rsidRPr="005E792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Одной из черт индустриального общества является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рост численности мигрантов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расширение обрабатываемых земель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передовых методов сельскохозяйственного оборота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бурный рост городского населения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Об увеличении подвижности социальной структуры западноевропейского общества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 свидетельствует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массовое переселение европейцев на другие континенты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запрет на въе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зд в СШ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с других континентов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увеличение численности дворян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крестьянских общин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3.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 новым чертам в социальной структуре общества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 относится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появление новых категорий населения — буржуазии и среднего класса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зарождение малоквалифицированной рабочей силы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расслоение среди крестьян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привилегированное положение земельной аристократии в обществе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ниже </w:t>
        </w:r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характерно для положения рабочих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XIX в.?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гарантированная юридическая защита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дифференциация по имущественному положению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тяжелое положение неквалифицированной рабочей силы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система штрафов за нарушение трудовой дисциплины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позиция из перечисленных характеризует положение женщин и детей на промышленных предприятиях в начале ХХ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 1893 г. в Великобритании на работу принимали детей только с 11 лет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рабочий день детей длился 10 часов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права детей на фабриках не были защищены законом до конца XIX в.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права детей и женщин-работниц защищали профсоюзы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Достижением в борьбе женщин за свои права можно счи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тать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получение в 1918 г. женщинами права голоса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равенство в социально-экономическом положении муж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чин и женщин во Франции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первых политических организаций, борющихся за права женщин в России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получение женщинами права на пенсионное обеспечение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Страной-лидером в борьбе за права женщин в XIX в. была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Германия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Франция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Великобритания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Россия</w:t>
        </w:r>
      </w:ins>
    </w:p>
    <w:p w:rsidR="005E7920" w:rsidRPr="005E7920" w:rsidRDefault="005E7920" w:rsidP="005E7920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5E79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 каком историческом процессе идет речь в приведенном отрывке?</w:t>
        </w:r>
      </w:ins>
    </w:p>
    <w:p w:rsidR="005E7920" w:rsidRPr="005E7920" w:rsidRDefault="005E7920" w:rsidP="005E7920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«Социальная сторона промышленного переворота выража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ется в формировании новых основных классов — пролетариата и буржуазии. В XIX в. в Англии буржуазия заняла ведущее положе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в экономической жизни. Ее численность в середине XIX в. со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ставляла 8,1 % в общей численности населения. Пролетариат из массы трудящихся стал выделяться в XVIII в. 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Рабочие начинают формироваться в самостоятельный общественный класс, класс, лишенный собственности на средства производства. Источником его существования </w:t>
        </w:r>
        <w:proofErr w:type="gramStart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является продажа рабочей силы… Численность рабочих с ростом производства постоянно увеличивалась</w:t>
        </w:r>
        <w:proofErr w:type="gramEnd"/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».</w:t>
        </w:r>
      </w:ins>
    </w:p>
    <w:p w:rsidR="005E7920" w:rsidRPr="005E7920" w:rsidRDefault="005E7920" w:rsidP="005E792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5E79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Индустриальное общество: новые проблемы и новые ценности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E79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8-урбанизация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E79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5E79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8-индустриализация</w:t>
        </w:r>
      </w:ins>
    </w:p>
    <w:p w:rsidR="00F353C5" w:rsidRDefault="00F353C5"/>
    <w:sectPr w:rsidR="00F35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14"/>
    <w:rsid w:val="00550214"/>
    <w:rsid w:val="005E7920"/>
    <w:rsid w:val="00F3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7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79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79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920"/>
    <w:rPr>
      <w:b/>
      <w:bCs/>
    </w:rPr>
  </w:style>
  <w:style w:type="character" w:customStyle="1" w:styleId="apple-converted-space">
    <w:name w:val="apple-converted-space"/>
    <w:basedOn w:val="a0"/>
    <w:rsid w:val="005E7920"/>
  </w:style>
  <w:style w:type="character" w:styleId="a5">
    <w:name w:val="Hyperlink"/>
    <w:basedOn w:val="a0"/>
    <w:uiPriority w:val="99"/>
    <w:semiHidden/>
    <w:unhideWhenUsed/>
    <w:rsid w:val="005E7920"/>
    <w:rPr>
      <w:color w:val="0000FF"/>
      <w:u w:val="single"/>
    </w:rPr>
  </w:style>
  <w:style w:type="paragraph" w:customStyle="1" w:styleId="sertxt">
    <w:name w:val="sertxt"/>
    <w:basedOn w:val="a"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7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7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79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79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920"/>
    <w:rPr>
      <w:b/>
      <w:bCs/>
    </w:rPr>
  </w:style>
  <w:style w:type="character" w:customStyle="1" w:styleId="apple-converted-space">
    <w:name w:val="apple-converted-space"/>
    <w:basedOn w:val="a0"/>
    <w:rsid w:val="005E7920"/>
  </w:style>
  <w:style w:type="character" w:styleId="a5">
    <w:name w:val="Hyperlink"/>
    <w:basedOn w:val="a0"/>
    <w:uiPriority w:val="99"/>
    <w:semiHidden/>
    <w:unhideWhenUsed/>
    <w:rsid w:val="005E7920"/>
    <w:rPr>
      <w:color w:val="0000FF"/>
      <w:u w:val="single"/>
    </w:rPr>
  </w:style>
  <w:style w:type="paragraph" w:customStyle="1" w:styleId="sertxt">
    <w:name w:val="sertxt"/>
    <w:basedOn w:val="a"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7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7830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5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68423716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2019-01-29T08:48:00Z</dcterms:created>
  <dcterms:modified xsi:type="dcterms:W3CDTF">2019-01-29T08:48:00Z</dcterms:modified>
</cp:coreProperties>
</file>